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E6" w:rsidRDefault="004D05E6" w:rsidP="00DB2589">
      <w:pPr>
        <w:rPr>
          <w:ins w:id="0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1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Annex III</w:t>
        </w:r>
      </w:ins>
    </w:p>
    <w:p w:rsidR="00DB2589" w:rsidRDefault="00692B32" w:rsidP="00DB2589">
      <w:pPr>
        <w:rPr>
          <w:ins w:id="2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7F7EF4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S.36.02. - IGT - Derivatives </w:t>
      </w:r>
      <w:r w:rsidR="006D1A97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(</w:t>
      </w:r>
      <w:r w:rsidR="006B412A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old </w:t>
      </w:r>
      <w:r w:rsidR="006D1A97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IGT2)</w:t>
      </w:r>
    </w:p>
    <w:p w:rsidR="00494619" w:rsidRPr="007F7EF4" w:rsidRDefault="00494619" w:rsidP="00DB258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3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General comments:</w:t>
        </w:r>
      </w:ins>
    </w:p>
    <w:p w:rsidR="006D1A97" w:rsidRPr="008B28ED" w:rsidRDefault="006D1A97" w:rsidP="007F7EF4">
      <w:pPr>
        <w:jc w:val="both"/>
        <w:rPr>
          <w:rFonts w:ascii="Times New Roman" w:hAnsi="Times New Roman" w:cs="Times New Roman"/>
          <w:sz w:val="20"/>
          <w:szCs w:val="20"/>
        </w:rPr>
      </w:pPr>
      <w:r w:rsidRPr="008B28E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1A97" w:rsidRDefault="006D1A97" w:rsidP="007F7EF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B28ED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</w:t>
      </w:r>
      <w:r>
        <w:rPr>
          <w:rFonts w:ascii="Times New Roman" w:hAnsi="Times New Roman" w:cs="Times New Roman"/>
          <w:sz w:val="20"/>
          <w:szCs w:val="20"/>
          <w:lang w:val="en-US"/>
        </w:rPr>
        <w:t>groups.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report all IGTs between entities in scope of group supervision</w:t>
      </w:r>
      <w:ins w:id="4" w:author="Author">
        <w:r w:rsidR="003523BF" w:rsidRPr="003523B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3523BF" w:rsidRPr="00965E8F">
          <w:rPr>
            <w:rFonts w:ascii="Times New Roman" w:hAnsi="Times New Roman" w:cs="Times New Roman"/>
            <w:sz w:val="20"/>
            <w:szCs w:val="20"/>
          </w:rPr>
          <w:t>according to article 213 (2) (a)</w:t>
        </w:r>
        <w:r w:rsidR="004D05E6">
          <w:rPr>
            <w:rFonts w:ascii="Times New Roman" w:hAnsi="Times New Roman" w:cs="Times New Roman"/>
            <w:sz w:val="20"/>
            <w:szCs w:val="20"/>
          </w:rPr>
          <w:t xml:space="preserve"> to</w:t>
        </w:r>
        <w:del w:id="5" w:author="Author">
          <w:r w:rsidR="003523BF" w:rsidRPr="00965E8F" w:rsidDel="004D05E6">
            <w:rPr>
              <w:rFonts w:ascii="Times New Roman" w:hAnsi="Times New Roman" w:cs="Times New Roman"/>
              <w:sz w:val="20"/>
              <w:szCs w:val="20"/>
            </w:rPr>
            <w:delText>–</w:delText>
          </w:r>
        </w:del>
        <w:r w:rsidR="003523BF" w:rsidRPr="00965E8F">
          <w:rPr>
            <w:rFonts w:ascii="Times New Roman" w:hAnsi="Times New Roman" w:cs="Times New Roman"/>
            <w:sz w:val="20"/>
            <w:szCs w:val="20"/>
          </w:rPr>
          <w:t xml:space="preserve"> (c) of Directive 2009/138/EC</w:t>
        </w:r>
      </w:ins>
      <w:r w:rsidRPr="008C309E">
        <w:rPr>
          <w:rFonts w:ascii="Times New Roman" w:hAnsi="Times New Roman" w:cs="Times New Roman"/>
          <w:sz w:val="20"/>
          <w:szCs w:val="20"/>
        </w:rPr>
        <w:t xml:space="preserve">, irrespective of the choice of calculation method or whether </w:t>
      </w:r>
      <w:proofErr w:type="spellStart"/>
      <w:r w:rsidRPr="008C309E">
        <w:rPr>
          <w:rFonts w:ascii="Times New Roman" w:hAnsi="Times New Roman" w:cs="Times New Roman"/>
          <w:sz w:val="20"/>
          <w:szCs w:val="20"/>
        </w:rPr>
        <w:t>sectoral</w:t>
      </w:r>
      <w:proofErr w:type="spellEnd"/>
      <w:r w:rsidRPr="008C309E">
        <w:rPr>
          <w:rFonts w:ascii="Times New Roman" w:hAnsi="Times New Roman" w:cs="Times New Roman"/>
          <w:sz w:val="20"/>
          <w:szCs w:val="20"/>
        </w:rPr>
        <w:t xml:space="preserve"> solvency rules have been used for the purposes of the group solvency calculation. </w:t>
      </w:r>
    </w:p>
    <w:p w:rsidR="00293C07" w:rsidRPr="008C309E" w:rsidRDefault="00293C07" w:rsidP="007F7EF4">
      <w:pPr>
        <w:tabs>
          <w:tab w:val="num" w:pos="-180"/>
          <w:tab w:val="num" w:pos="317"/>
        </w:tabs>
        <w:suppressAutoHyphens/>
        <w:snapToGrid w:val="0"/>
        <w:spacing w:after="0" w:line="240" w:lineRule="auto"/>
        <w:ind w:left="317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</w:t>
      </w:r>
      <w:r w:rsidRPr="008C309E">
        <w:rPr>
          <w:rFonts w:ascii="Times New Roman" w:hAnsi="Times New Roman" w:cs="Times New Roman"/>
          <w:sz w:val="20"/>
          <w:szCs w:val="20"/>
        </w:rPr>
        <w:t>roups are expected to complete this template for all significant, very significant and transactions required to be reported in all circumstances for IGTs between</w:t>
      </w:r>
      <w:ins w:id="6" w:author="Author">
        <w:r w:rsidR="00CC72AD" w:rsidRPr="00CC72AD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CC72AD" w:rsidRPr="00012655">
          <w:rPr>
            <w:rFonts w:ascii="Times New Roman" w:hAnsi="Times New Roman" w:cs="Times New Roman"/>
            <w:sz w:val="20"/>
            <w:szCs w:val="20"/>
          </w:rPr>
          <w:t>the individual undertaking and the mixed-activity insurance holding company and its related undertakings</w:t>
        </w:r>
        <w:r w:rsidR="00CC72AD">
          <w:rPr>
            <w:rFonts w:ascii="Times New Roman" w:hAnsi="Times New Roman" w:cs="Times New Roman"/>
            <w:sz w:val="20"/>
            <w:szCs w:val="20"/>
          </w:rPr>
          <w:t>.</w:t>
        </w:r>
      </w:ins>
      <w:del w:id="7" w:author="Author">
        <w:r w:rsidRPr="008C309E" w:rsidDel="00CC72AD">
          <w:rPr>
            <w:rFonts w:ascii="Times New Roman" w:hAnsi="Times New Roman" w:cs="Times New Roman"/>
            <w:sz w:val="20"/>
            <w:szCs w:val="20"/>
          </w:rPr>
          <w:delText>:</w:delText>
        </w:r>
      </w:del>
    </w:p>
    <w:p w:rsidR="00293C07" w:rsidRPr="008C309E" w:rsidDel="00CC72AD" w:rsidRDefault="00293C07" w:rsidP="007F7EF4">
      <w:pPr>
        <w:pStyle w:val="ListParagraph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del w:id="8" w:author="Author"/>
          <w:rFonts w:ascii="Times New Roman" w:hAnsi="Times New Roman" w:cs="Times New Roman"/>
          <w:sz w:val="20"/>
          <w:szCs w:val="20"/>
        </w:rPr>
      </w:pPr>
      <w:del w:id="9" w:author="Author">
        <w:r w:rsidRPr="008C309E" w:rsidDel="00CC72AD">
          <w:rPr>
            <w:rFonts w:ascii="Times New Roman" w:hAnsi="Times New Roman" w:cs="Times New Roman"/>
            <w:sz w:val="20"/>
            <w:szCs w:val="20"/>
          </w:rPr>
          <w:delText xml:space="preserve">related undertakings included in the group solvency calculation through method 1. </w:delText>
        </w:r>
      </w:del>
    </w:p>
    <w:p w:rsidR="00293C07" w:rsidRPr="008C309E" w:rsidDel="00CC72AD" w:rsidRDefault="00293C07" w:rsidP="007F7EF4">
      <w:pPr>
        <w:pStyle w:val="ListParagraph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del w:id="10" w:author="Author"/>
          <w:rFonts w:ascii="Times New Roman" w:hAnsi="Times New Roman" w:cs="Times New Roman"/>
          <w:sz w:val="20"/>
          <w:szCs w:val="20"/>
        </w:rPr>
      </w:pPr>
      <w:del w:id="11" w:author="Author">
        <w:r w:rsidRPr="008C309E" w:rsidDel="00CC72AD">
          <w:rPr>
            <w:rFonts w:ascii="Times New Roman" w:hAnsi="Times New Roman" w:cs="Times New Roman"/>
            <w:sz w:val="20"/>
            <w:szCs w:val="20"/>
          </w:rPr>
          <w:delText xml:space="preserve">related undertakings included in the group solvency calculation through method 2. </w:delText>
        </w:r>
      </w:del>
    </w:p>
    <w:p w:rsidR="00293C07" w:rsidRPr="008C309E" w:rsidDel="00CC72AD" w:rsidRDefault="00293C07" w:rsidP="007F7EF4">
      <w:pPr>
        <w:pStyle w:val="ListParagraph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del w:id="12" w:author="Author"/>
          <w:rFonts w:ascii="Times New Roman" w:hAnsi="Times New Roman" w:cs="Times New Roman"/>
          <w:sz w:val="20"/>
          <w:szCs w:val="20"/>
        </w:rPr>
      </w:pPr>
      <w:del w:id="13" w:author="Author">
        <w:r w:rsidRPr="008C309E" w:rsidDel="00CC72AD">
          <w:rPr>
            <w:rFonts w:ascii="Times New Roman" w:hAnsi="Times New Roman" w:cs="Times New Roman"/>
            <w:sz w:val="20"/>
            <w:szCs w:val="20"/>
          </w:rPr>
          <w:delText>related credit institutions, investment firms and financial institutions.</w:delText>
        </w:r>
      </w:del>
    </w:p>
    <w:p w:rsidR="00293C07" w:rsidRPr="008C309E" w:rsidDel="00CC72AD" w:rsidRDefault="00293C07" w:rsidP="007F7EF4">
      <w:pPr>
        <w:pStyle w:val="ListParagraph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del w:id="14" w:author="Author"/>
          <w:rFonts w:ascii="Times New Roman" w:hAnsi="Times New Roman" w:cs="Times New Roman"/>
          <w:sz w:val="20"/>
          <w:szCs w:val="20"/>
        </w:rPr>
      </w:pPr>
      <w:del w:id="15" w:author="Author">
        <w:r w:rsidRPr="008C309E" w:rsidDel="00CC72AD">
          <w:rPr>
            <w:rFonts w:ascii="Times New Roman" w:hAnsi="Times New Roman" w:cs="Times New Roman"/>
            <w:sz w:val="20"/>
            <w:szCs w:val="20"/>
          </w:rPr>
          <w:delText>Related third country undertakings.</w:delText>
        </w:r>
      </w:del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include IGT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that were: </w:t>
      </w:r>
    </w:p>
    <w:p w:rsidR="00293C07" w:rsidRPr="008C309E" w:rsidRDefault="00293C07" w:rsidP="007F7EF4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in-force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at the start of the reporting period. </w:t>
      </w:r>
    </w:p>
    <w:p w:rsidR="00293C07" w:rsidRPr="008C309E" w:rsidRDefault="00293C07" w:rsidP="007F7EF4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during the reporting period and outstanding at the reporting date. </w:t>
      </w:r>
    </w:p>
    <w:p w:rsidR="00293C07" w:rsidRPr="008C309E" w:rsidRDefault="00293C07" w:rsidP="007F7EF4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and expired/matured during the reporting period.  </w:t>
      </w:r>
    </w:p>
    <w:p w:rsidR="00293C07" w:rsidRPr="008C309E" w:rsidRDefault="00293C07" w:rsidP="007F7EF4">
      <w:pPr>
        <w:tabs>
          <w:tab w:val="num" w:pos="-180"/>
          <w:tab w:val="num" w:pos="317"/>
        </w:tabs>
        <w:suppressAutoHyphens/>
        <w:snapToGrid w:val="0"/>
        <w:spacing w:after="0" w:line="240" w:lineRule="auto"/>
        <w:ind w:left="317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Where similar transactions with a related entity may be excluded from IGT reporting when considered individually against the thresholds for significant and very significant, these transactions must nevertheless be reported </w:t>
      </w:r>
      <w:r w:rsidR="007F20B3" w:rsidRPr="007F20B3">
        <w:rPr>
          <w:rFonts w:ascii="Times New Roman" w:hAnsi="Times New Roman" w:cs="Times New Roman"/>
          <w:color w:val="FF0000"/>
          <w:sz w:val="20"/>
          <w:szCs w:val="20"/>
        </w:rPr>
        <w:t>individually</w:t>
      </w:r>
      <w:r w:rsidR="007F20B3">
        <w:rPr>
          <w:rFonts w:ascii="Times New Roman" w:hAnsi="Times New Roman" w:cs="Times New Roman"/>
          <w:sz w:val="20"/>
          <w:szCs w:val="20"/>
        </w:rPr>
        <w:t xml:space="preserve"> </w:t>
      </w:r>
      <w:r w:rsidRPr="008C309E">
        <w:rPr>
          <w:rFonts w:ascii="Times New Roman" w:hAnsi="Times New Roman" w:cs="Times New Roman"/>
          <w:sz w:val="20"/>
          <w:szCs w:val="20"/>
        </w:rPr>
        <w:t>where collectively</w:t>
      </w:r>
      <w:del w:id="16" w:author="Author">
        <w:r w:rsidRPr="008C309E" w:rsidDel="003523BF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  <w:r w:rsidRPr="007F20B3" w:rsidDel="003523BF">
          <w:rPr>
            <w:rFonts w:ascii="Times New Roman" w:hAnsi="Times New Roman" w:cs="Times New Roman"/>
            <w:strike/>
            <w:color w:val="FF0000"/>
            <w:sz w:val="20"/>
            <w:szCs w:val="20"/>
          </w:rPr>
          <w:delText>(i.e. as if the transactions were executed as a single transaction)</w:delText>
        </w:r>
      </w:del>
      <w:r w:rsidRPr="008C309E">
        <w:rPr>
          <w:rFonts w:ascii="Times New Roman" w:hAnsi="Times New Roman" w:cs="Times New Roman"/>
          <w:sz w:val="20"/>
          <w:szCs w:val="20"/>
        </w:rPr>
        <w:t xml:space="preserve">, they </w:t>
      </w:r>
      <w:proofErr w:type="gramStart"/>
      <w:r w:rsidRPr="008C309E">
        <w:rPr>
          <w:rFonts w:ascii="Times New Roman" w:hAnsi="Times New Roman" w:cs="Times New Roman"/>
          <w:sz w:val="20"/>
          <w:szCs w:val="20"/>
        </w:rPr>
        <w:t>are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at or above the corresponding threshold values for significant or very significant IGTs.  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Each transaction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reported separately.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Any additions / top-ups to significant IGTs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reported as a separate IGT, even if the top-up in its own right falls below the significant threshold limit. For example, if an undertaking increases the initial loan amount to another related undertaking the addition to the loan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recorded as a separate item with its issue date as the date of the top-up.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>Where the transaction value is different for two transacting parties (e.g. a €10m transaction between A and B where A records €10m but B only receive €9.5m because of transactions costs, of say €0.5m has been expensed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C309E">
        <w:rPr>
          <w:rFonts w:ascii="Times New Roman" w:hAnsi="Times New Roman" w:cs="Times New Roman"/>
          <w:sz w:val="20"/>
          <w:szCs w:val="20"/>
        </w:rPr>
        <w:t xml:space="preserve"> the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record the maximum amount as the transaction amount, in this case €10m. 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Where there is a chain of related IGTs (say A invests in B and B invests in C), each link of the chain needs to be reported as a separate IGT.  </w:t>
      </w:r>
    </w:p>
    <w:p w:rsidR="00293C07" w:rsidRDefault="00293C07" w:rsidP="00293C07">
      <w:pPr>
        <w:tabs>
          <w:tab w:val="left" w:pos="459"/>
        </w:tabs>
        <w:snapToGrid w:val="0"/>
        <w:spacing w:after="0" w:line="240" w:lineRule="auto"/>
        <w:ind w:left="175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224" w:type="dxa"/>
        <w:tblInd w:w="98" w:type="dxa"/>
        <w:tblLook w:val="04A0" w:firstRow="1" w:lastRow="0" w:firstColumn="1" w:lastColumn="0" w:noHBand="0" w:noVBand="1"/>
      </w:tblPr>
      <w:tblGrid>
        <w:gridCol w:w="10"/>
        <w:gridCol w:w="950"/>
        <w:gridCol w:w="2094"/>
        <w:gridCol w:w="6170"/>
      </w:tblGrid>
      <w:tr w:rsidR="00293C07" w:rsidRPr="00293C07" w:rsidTr="007F7EF4">
        <w:trPr>
          <w:trHeight w:val="26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7F7EF4" w:rsidRDefault="00293C07" w:rsidP="007F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7F7EF4" w:rsidRDefault="00293C07" w:rsidP="007F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7F7EF4" w:rsidRDefault="00293C07" w:rsidP="007F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INSTRUCTIONS</w:t>
            </w:r>
          </w:p>
        </w:tc>
      </w:tr>
      <w:tr w:rsidR="00CB04A0" w:rsidRPr="006D1A97" w:rsidTr="007F7EF4">
        <w:trPr>
          <w:trHeight w:val="5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F500D3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C04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of int</w:t>
            </w:r>
            <w:del w:id="17" w:author="Author">
              <w:r w:rsidRPr="007F7EF4" w:rsidDel="00C04CB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e</w:delText>
              </w:r>
            </w:del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ins w:id="18" w:author="Author">
              <w:r w:rsidR="00C04CB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a</w:t>
              </w:r>
            </w:ins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group transaction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CA4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Unique internal identification code for each intra</w:t>
            </w:r>
            <w:del w:id="19" w:author="Author">
              <w:r w:rsidRPr="007F7EF4" w:rsidDel="00CA475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-</w:delText>
              </w:r>
            </w:del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group transaction. Must be consistent over time.</w:t>
            </w:r>
          </w:p>
        </w:tc>
      </w:tr>
      <w:tr w:rsidR="00CB04A0" w:rsidRPr="006D1A97" w:rsidTr="007F7EF4">
        <w:trPr>
          <w:trHeight w:val="8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F500D3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 Buyer name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E2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  <w:t xml:space="preserve">Name of the entity that is investing/buying the derivative, or the counterparty with the long position. For swaps the payer is the payer of the fixed rate that receives the floating rate.  </w:t>
            </w:r>
          </w:p>
        </w:tc>
      </w:tr>
      <w:tr w:rsidR="00CB04A0" w:rsidRPr="006D1A97" w:rsidDel="00AB7A73" w:rsidTr="007F7EF4">
        <w:trPr>
          <w:trHeight w:val="5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Del="00AB7A73" w:rsidRDefault="00F500D3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Del="00AB7A73" w:rsidRDefault="006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 w:rsidR="00754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of the investor / buyer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8" w:rsidRDefault="00CF63C8" w:rsidP="00CF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del w:id="20" w:author="Author">
              <w:r w:rsidRPr="00043189" w:rsidDel="00177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if existent</w:delText>
              </w:r>
            </w:del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br/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585D69" w:rsidRPr="007F7EF4" w:rsidDel="00AB7A73" w:rsidRDefault="00CF63C8" w:rsidP="00CF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BB55DA" w:rsidRPr="00D71D84" w:rsidTr="007F7EF4">
        <w:trPr>
          <w:gridBefore w:val="1"/>
          <w:wBefore w:w="10" w:type="dxa"/>
          <w:trHeight w:val="114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8C309E" w:rsidRDefault="00BB55DA" w:rsidP="008C30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C004</w:t>
            </w:r>
            <w:r w:rsidR="00CF63C8" w:rsidRP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8C309E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code t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ype of code of the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buyer</w:t>
            </w:r>
          </w:p>
          <w:p w:rsidR="00CF63C8" w:rsidRPr="00CE2B7F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D71D84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for the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investor/lender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BB55DA" w:rsidRPr="006D1A97" w:rsidTr="00BB55DA">
        <w:trPr>
          <w:trHeight w:val="96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 w:rsidP="00C05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C0050 (</w:t>
            </w:r>
            <w:r w:rsidRPr="00C05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05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Issuer/ Seller name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 w:rsidP="00C05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05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Name of the entity that is issuing/selling the derivative, or the counterparty with the short position.  For swaps the receiver, receives the fixed rates and pays the floating rate.</w:t>
            </w:r>
          </w:p>
        </w:tc>
      </w:tr>
      <w:tr w:rsidR="00BB55DA" w:rsidRPr="006D1A97" w:rsidDel="00AB7A73" w:rsidTr="007F7EF4">
        <w:trPr>
          <w:trHeight w:val="30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F4391" w:rsidDel="00AB7A73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C0060 (</w:t>
            </w:r>
            <w:r w:rsidRPr="00DF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F4391" w:rsidDel="00AB7A73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of the issuer / seller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Default="00BB55DA" w:rsidP="00BB5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del w:id="21" w:author="Author">
              <w:r w:rsidRPr="00043189" w:rsidDel="00177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if existent</w:delText>
              </w:r>
            </w:del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BB55DA" w:rsidRPr="00DF4391" w:rsidDel="00AB7A73" w:rsidRDefault="00BB55DA" w:rsidP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BB55DA" w:rsidRPr="00D71D84" w:rsidTr="008C309E">
        <w:trPr>
          <w:gridBefore w:val="1"/>
          <w:wBefore w:w="10" w:type="dxa"/>
          <w:trHeight w:val="114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8C309E" w:rsidRDefault="00BB55DA" w:rsidP="008C30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</w:t>
            </w:r>
            <w:r w:rsidRP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CE2B7F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code t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ype of code of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 / seller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D71D84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for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 / seller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BB55DA" w:rsidRPr="006D1A97" w:rsidTr="007F7EF4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 (</w:t>
            </w: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is the identification code of the instrument (</w:t>
            </w:r>
            <w:del w:id="22" w:author="Author">
              <w:r w:rsidRPr="00D71D84" w:rsidDel="000E70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capita</w:delText>
              </w:r>
              <w:r w:rsidDel="000E70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l</w:delText>
              </w:r>
              <w:r w:rsidRPr="00D71D84" w:rsidDel="000E70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, debt etc</w:delText>
              </w:r>
            </w:del>
            <w:ins w:id="23" w:author="Author">
              <w:r w:rsidR="000E70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derivative</w:t>
              </w:r>
            </w:ins>
            <w:del w:id="24" w:author="Author">
              <w:r w:rsidRPr="00D71D84" w:rsidDel="00C56F2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.</w:delText>
              </w:r>
            </w:del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 between the two counterparties identified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This code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must be consistent over time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55DA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B55DA" w:rsidRPr="007F7EF4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may be different from the intra</w:t>
            </w:r>
            <w:del w:id="25" w:author="Author">
              <w:r w:rsidRPr="00D71D84" w:rsidDel="00CA47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-</w:delText>
              </w:r>
            </w:del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group transaction code provided in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BB55DA" w:rsidRPr="006D1A97" w:rsidTr="007F7EF4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C0090 (</w:t>
            </w: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Type of the instrument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61769B" w:rsidRDefault="00BB55DA" w:rsidP="008C3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1 - ISO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6166 for ISIN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code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Procedures number assigned by the CUSIP Service Bureau for U.S. and Canadian companies)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BB55DA" w:rsidRPr="0059626F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  <w:rPrChange w:id="26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59626F">
              <w:rPr>
                <w:rFonts w:ascii="Times New Roman" w:hAnsi="Times New Roman" w:cs="Times New Roman"/>
                <w:sz w:val="20"/>
                <w:szCs w:val="20"/>
                <w:lang w:val="de-DE"/>
                <w:rPrChange w:id="27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 xml:space="preserve">4 - </w:t>
            </w:r>
            <w:del w:id="28" w:author="Author">
              <w:r w:rsidRPr="0059626F" w:rsidDel="002706B6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29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WRT </w:delText>
              </w:r>
            </w:del>
            <w:ins w:id="30" w:author="Author">
              <w:r w:rsidR="002706B6" w:rsidRPr="0059626F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31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 xml:space="preserve">WKN </w:t>
              </w:r>
            </w:ins>
            <w:r w:rsidRPr="0059626F">
              <w:rPr>
                <w:rFonts w:ascii="Times New Roman" w:hAnsi="Times New Roman" w:cs="Times New Roman"/>
                <w:sz w:val="20"/>
                <w:szCs w:val="20"/>
                <w:lang w:val="de-DE"/>
                <w:rPrChange w:id="32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(Wertpapier Kenn-Num</w:t>
            </w:r>
            <w:ins w:id="33" w:author="Author">
              <w:r w:rsidR="004D05E6" w:rsidRPr="0059626F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34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m</w:t>
              </w:r>
            </w:ins>
            <w:del w:id="35" w:author="Author">
              <w:r w:rsidRPr="0059626F" w:rsidDel="004D05E6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36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b</w:delText>
              </w:r>
            </w:del>
            <w:r w:rsidRPr="0059626F">
              <w:rPr>
                <w:rFonts w:ascii="Times New Roman" w:hAnsi="Times New Roman" w:cs="Times New Roman"/>
                <w:sz w:val="20"/>
                <w:szCs w:val="20"/>
                <w:lang w:val="de-DE"/>
                <w:rPrChange w:id="37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er, the alphanumeric German identification number)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BB55DA" w:rsidRDefault="00BB55DA" w:rsidP="008C309E">
            <w:pPr>
              <w:spacing w:after="0"/>
              <w:rPr>
                <w:ins w:id="38" w:author="Author"/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EB0760" w:rsidRPr="0059626F" w:rsidRDefault="00EB0760">
            <w:pPr>
              <w:spacing w:after="0"/>
              <w:rPr>
                <w:ins w:id="39" w:author="Author"/>
                <w:rFonts w:ascii="Times New Roman" w:hAnsi="Times New Roman" w:cs="Times New Roman"/>
                <w:sz w:val="20"/>
                <w:szCs w:val="20"/>
                <w:rPrChange w:id="40" w:author="Author">
                  <w:rPr>
                    <w:ins w:id="41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  <w:pPrChange w:id="42" w:author="Author">
                <w:pPr/>
              </w:pPrChange>
            </w:pPr>
            <w:ins w:id="43" w:author="Author">
              <w:r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8 – </w:t>
              </w:r>
              <w:r w:rsidRPr="0059626F">
                <w:rPr>
                  <w:rFonts w:ascii="Times New Roman" w:hAnsi="Times New Roman" w:cs="Times New Roman"/>
                  <w:sz w:val="20"/>
                  <w:szCs w:val="20"/>
                  <w:rPrChange w:id="44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FIGI (Financial Instrument Global Identifier)</w:t>
              </w:r>
            </w:ins>
          </w:p>
          <w:p w:rsidR="00EB0760" w:rsidRPr="0059626F" w:rsidDel="00EB0760" w:rsidRDefault="00EB0760" w:rsidP="008C309E">
            <w:pPr>
              <w:spacing w:after="0"/>
              <w:rPr>
                <w:del w:id="45" w:author="Author"/>
                <w:rFonts w:ascii="Times New Roman" w:hAnsi="Times New Roman" w:cs="Times New Roman"/>
                <w:sz w:val="20"/>
                <w:szCs w:val="20"/>
                <w:rPrChange w:id="46" w:author="Author">
                  <w:rPr>
                    <w:del w:id="47" w:author="Author"/>
                    <w:rFonts w:ascii="Times New Roman" w:hAnsi="Times New Roman" w:cs="Times New Roman"/>
                    <w:sz w:val="20"/>
                    <w:szCs w:val="20"/>
                    <w:lang w:val="fr-FR"/>
                  </w:rPr>
                </w:rPrChange>
              </w:rPr>
            </w:pP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del w:id="48" w:author="Author">
              <w:r w:rsidRPr="006C2F0D" w:rsidDel="00EB0760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ins w:id="49" w:author="Author">
              <w:r w:rsidR="00EB0760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National Numbering Agencies</w:t>
            </w:r>
          </w:p>
          <w:p w:rsidR="00BB55DA" w:rsidRPr="007F7EF4" w:rsidRDefault="00EB0760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5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>9 - Code attributed by the undertaking</w:t>
            </w:r>
          </w:p>
        </w:tc>
      </w:tr>
      <w:tr w:rsidR="00CB04A0" w:rsidRPr="006D1A97" w:rsidTr="007F7EF4">
        <w:trPr>
          <w:gridBefore w:val="1"/>
          <w:wBefore w:w="10" w:type="dxa"/>
          <w:trHeight w:val="3422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F500D3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C0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Transaction type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5FD9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Identify the transaction type. T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 following</w:t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close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list shall be used: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Derivatives – futures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ins w:id="51" w:author="Author">
              <w:r w:rsidR="000A17C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</w:t>
              </w:r>
            </w:ins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Derivatives – forwards</w:t>
            </w:r>
          </w:p>
          <w:p w:rsidR="00DB5FD9" w:rsidRDefault="00F500D3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Derivatives – options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DB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Derivatives – others</w:t>
            </w:r>
          </w:p>
          <w:p w:rsidR="00DB5FD9" w:rsidRDefault="00DB5FD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</w:t>
            </w:r>
            <w:ins w:id="52" w:author="Author">
              <w:r w:rsidR="00D97E4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uaran</w:t>
              </w:r>
            </w:ins>
            <w:del w:id="53" w:author="Author">
              <w:r w:rsidR="00692B32" w:rsidRPr="007F7EF4" w:rsidDel="00D97E4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'</w:delText>
              </w:r>
            </w:del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tees </w:t>
            </w:r>
            <w:ins w:id="54" w:author="Author">
              <w:r w:rsidR="00A240CE" w:rsidRPr="007F7EF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–</w:t>
              </w:r>
            </w:ins>
            <w:del w:id="55" w:author="Author">
              <w:r w:rsidR="00692B32" w:rsidRPr="007F7EF4" w:rsidDel="00A240C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-</w:delText>
              </w:r>
            </w:del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credit protection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</w:t>
            </w:r>
            <w:del w:id="56" w:author="Author">
              <w:r w:rsidR="00692B32" w:rsidRPr="007F7EF4" w:rsidDel="00D97E4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'</w:delText>
              </w:r>
            </w:del>
            <w:ins w:id="57" w:author="Author">
              <w:r w:rsidR="00D97E4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uaran</w:t>
              </w:r>
            </w:ins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tees – others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</w:t>
            </w:r>
            <w:ins w:id="58" w:author="Author">
              <w:r w:rsidR="000A17C7" w:rsidRPr="007F7EF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–</w:t>
              </w:r>
            </w:ins>
            <w:del w:id="59" w:author="Author">
              <w:r w:rsidR="00692B32" w:rsidRPr="007F7EF4" w:rsidDel="000A17C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-</w:delText>
              </w:r>
            </w:del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credit default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</w:t>
            </w:r>
            <w:ins w:id="60" w:author="Author">
              <w:r w:rsidR="000A17C7" w:rsidRPr="007F7EF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–</w:t>
              </w:r>
            </w:ins>
            <w:del w:id="61" w:author="Author">
              <w:r w:rsidR="00692B32" w:rsidRPr="007F7EF4" w:rsidDel="000A17C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-</w:delText>
              </w:r>
            </w:del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interest rate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– currency</w:t>
            </w:r>
          </w:p>
          <w:p w:rsidR="00585D69" w:rsidRPr="007F7EF4" w:rsidRDefault="00E24461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– others</w:t>
            </w:r>
          </w:p>
          <w:p w:rsidR="00BB55DA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EE04DA" w:rsidRPr="007F7EF4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 repurchase agreement shall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 considered as cash transaction plus forward contract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CB04A0" w:rsidRPr="006D1A97" w:rsidTr="007F7EF4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Transaction Trade date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date of the transaction/trade of the derivative contract.  For rolled contracts use the initial trade date.</w:t>
            </w:r>
          </w:p>
        </w:tc>
      </w:tr>
      <w:tr w:rsidR="00CB04A0" w:rsidRPr="006D1A97" w:rsidTr="007F7EF4">
        <w:trPr>
          <w:gridBefore w:val="1"/>
          <w:wBefore w:w="10" w:type="dxa"/>
          <w:trHeight w:val="69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B04A0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J6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Maturity date 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contractually defined date of close of the derivative contract, whether at maturity date, expiring date for options (European or American), etc.</w:t>
            </w:r>
          </w:p>
        </w:tc>
      </w:tr>
      <w:tr w:rsidR="00CB04A0" w:rsidRPr="006D1A97" w:rsidTr="007F7EF4">
        <w:trPr>
          <w:gridBefore w:val="1"/>
          <w:wBefore w:w="10" w:type="dxa"/>
          <w:trHeight w:val="40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B04A0" w:rsidP="00CB0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K6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Currency </w:t>
            </w:r>
          </w:p>
        </w:tc>
        <w:tc>
          <w:tcPr>
            <w:tcW w:w="6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Where applicable, i</w:t>
            </w: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 xml:space="preserve">dentify the ISO 4217 alphabetic code of the 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currency of the derivative, i.e. currency of the notional amount of the derivative (e.g.: option having as underlying an amount in USD). This item is not applicable for currency swap.</w:t>
            </w:r>
          </w:p>
        </w:tc>
      </w:tr>
      <w:tr w:rsidR="00CB04A0" w:rsidRPr="006D1A97" w:rsidTr="007F7EF4">
        <w:trPr>
          <w:gridBefore w:val="1"/>
          <w:wBefore w:w="10" w:type="dxa"/>
          <w:trHeight w:val="69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7F7EF4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7F7EF4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7F7EF4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B04A0" w:rsidRPr="006D1A97" w:rsidTr="007F7EF4">
        <w:trPr>
          <w:gridBefore w:val="1"/>
          <w:wBefore w:w="10" w:type="dxa"/>
          <w:trHeight w:val="1320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Notional amount at transaction date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7F7EF4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amount covered or exposed to the derivative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at the transaction date, reported in the </w:t>
            </w:r>
            <w:ins w:id="62" w:author="Author">
              <w:r w:rsidR="004D05E6" w:rsidRPr="0059626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  <w:rPrChange w:id="63" w:author="Author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 xml:space="preserve">reporting </w:t>
              </w:r>
            </w:ins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currency of the group.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 </w:t>
            </w:r>
          </w:p>
          <w:p w:rsidR="00585D69" w:rsidRPr="007F7EF4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 futures and options, corresponds to contract size multiplied by the number of contracts.  For swaps and forwards, corresponds to the contract amount.</w:t>
            </w:r>
          </w:p>
        </w:tc>
      </w:tr>
      <w:tr w:rsidR="00CB04A0" w:rsidRPr="006D1A97" w:rsidTr="007F7EF4">
        <w:trPr>
          <w:gridBefore w:val="1"/>
          <w:wBefore w:w="10" w:type="dxa"/>
          <w:trHeight w:val="189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Notional amount at reporting date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4D05E6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amount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covered or exposed to the derivative at the reporting date, i.e. the closing balance, reported in the </w:t>
            </w:r>
            <w:ins w:id="64" w:author="Author">
              <w:r w:rsidR="004D05E6" w:rsidRPr="0059626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  <w:rPrChange w:id="65" w:author="Author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 xml:space="preserve">reporting </w:t>
              </w:r>
            </w:ins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currency of the group.  </w:t>
            </w:r>
          </w:p>
          <w:p w:rsidR="003D44A6" w:rsidRPr="004D05E6" w:rsidRDefault="003D44A6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585D69" w:rsidRPr="007F7EF4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 futures and options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corresponds to contract size multiplied by the number of contracts.  For swaps and forwards, corresponds to the contract amount.  Where a transaction has matured/expired during the reporting period before the reporting date, the notional amount at the reporting date will be zero.</w:t>
            </w:r>
          </w:p>
        </w:tc>
      </w:tr>
      <w:tr w:rsidR="00CB04A0" w:rsidRPr="006D1A97" w:rsidTr="007F7EF4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Value of collateral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4D05E6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Value of the collateral pledged on reporting date (zero if derivative has been closed) if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applicable, reported in the</w:t>
            </w:r>
            <w:ins w:id="66" w:author="Author">
              <w:r w:rsidR="004D05E6" w:rsidRPr="0059626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  <w:rPrChange w:id="67" w:author="Author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 xml:space="preserve"> reporting</w:t>
              </w:r>
            </w:ins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group. </w:t>
            </w:r>
          </w:p>
          <w:p w:rsidR="00BB55DA" w:rsidRPr="004D05E6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871B02" w:rsidRPr="004D05E6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bookmarkStart w:id="68" w:name="_GoBack"/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If e</w:t>
            </w:r>
            <w:bookmarkEnd w:id="68"/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ither one of the counter-parties involved in the IGTs is valued in accordance with the Solvency II valuations rules as part of the group solvency calculation then the Solvency II value </w:t>
            </w:r>
            <w:del w:id="69" w:author="Author">
              <w:r w:rsidRPr="004D05E6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 xml:space="preserve">must </w:delText>
              </w:r>
            </w:del>
            <w:ins w:id="70" w:author="Author">
              <w:r w:rsidR="004D05E6" w:rsidRPr="0059626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  <w:rPrChange w:id="71" w:author="Author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>shall</w:t>
              </w:r>
              <w:r w:rsidR="004D05E6" w:rsidRP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</w:t>
              </w:r>
            </w:ins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 used to value the collateral. At minimum (not an exhaustive list), collateral between the following entities is expected to be valued in accordance with the Solvency II valuation principles: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EEA insurance and reinsurance undertakings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EEA Insurance holding companies and mixed financial holding companies. 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Third country insurance, reinsurance, insurance holding companies and mixed financial holding companies included in the group solvency calculation through method 1. 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Third country insurance, reinsurance, insurance holding companies and mixed financial holding companies included in the group solvency calculation through method 2 based in non-equivalent regimes. </w:t>
            </w:r>
          </w:p>
          <w:p w:rsidR="00871B02" w:rsidRPr="004D05E6" w:rsidRDefault="00871B0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585D69" w:rsidRPr="007F7EF4" w:rsidRDefault="00692B32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Collateral arrangement between other types of </w:t>
            </w:r>
            <w:del w:id="72" w:author="Author">
              <w:r w:rsidRPr="004D05E6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firms</w:delText>
              </w:r>
            </w:del>
            <w:ins w:id="73" w:author="Author">
              <w:r w:rsidR="004D05E6" w:rsidRPr="0059626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  <w:rPrChange w:id="74" w:author="Author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>undertakings</w:t>
              </w:r>
            </w:ins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e.g. IGTs between two credit institutions within a group, may be valued in accordance with the </w:t>
            </w:r>
            <w:proofErr w:type="spellStart"/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sectoral</w:t>
            </w:r>
            <w:proofErr w:type="spellEnd"/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rules.</w:t>
            </w:r>
          </w:p>
        </w:tc>
      </w:tr>
      <w:tr w:rsidR="00CB04A0" w:rsidRPr="006D1A97" w:rsidTr="007F7EF4">
        <w:trPr>
          <w:gridBefore w:val="1"/>
          <w:wBefore w:w="10" w:type="dxa"/>
          <w:trHeight w:val="27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2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5D69" w:rsidRPr="007F7EF4" w:rsidRDefault="00C56F2B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75" w:author="Author">
              <w:r w:rsidRPr="00C56F2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Options, futures, forwards </w:t>
              </w:r>
              <w:del w:id="76" w:author="Author">
                <w:r w:rsidRPr="00C56F2B" w:rsidDel="004D05E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>&amp;</w:delText>
                </w:r>
              </w:del>
              <w:r w:rsidR="004D05E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and</w:t>
              </w:r>
              <w:r w:rsidRPr="00C56F2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other derivatives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- </w:t>
              </w:r>
            </w:ins>
            <w:r w:rsidR="00692B32"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Use of derivatives (by buyer)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462D" w:rsidRPr="0061769B" w:rsidRDefault="00692B32" w:rsidP="007F7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Describe use of derivative (micro / macro hedge, efficient portfolio management). Micro hedge refers to derivatives covering a single financial instrument, forecasted transaction or liability. Macro hedge refers to derivatives covering a set of financial instruments, forecasted transactions or liabilities. </w:t>
            </w:r>
            <w:r w:rsidR="003746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he following closed list shall be used:</w:t>
            </w: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Micro hedge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Macro hedge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Matching assets and liabilities cash-flows </w:t>
            </w:r>
          </w:p>
          <w:p w:rsidR="0037462D" w:rsidRDefault="0037462D" w:rsidP="00DB2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2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Efficient portfolio management, other than “Matching assets and liabilities cash-flows”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1F45" w:rsidRPr="007F7EF4" w:rsidRDefault="00BB1F45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B04A0" w:rsidRPr="004D05E6" w:rsidTr="007F7EF4">
        <w:trPr>
          <w:gridBefore w:val="1"/>
          <w:wBefore w:w="10" w:type="dxa"/>
          <w:trHeight w:val="85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4E026C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37462D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P6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C56F2B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77" w:author="Author">
              <w:r w:rsidRPr="004D05E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Options, futures, forwards </w:t>
              </w:r>
              <w:del w:id="78" w:author="Author">
                <w:r w:rsidRPr="004D05E6" w:rsidDel="004D05E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>&amp;</w:delText>
                </w:r>
              </w:del>
              <w:r w:rsidR="004D05E6" w:rsidRPr="004D05E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and</w:t>
              </w:r>
              <w:r w:rsidRPr="004D05E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other derivatives </w:t>
              </w:r>
              <w:del w:id="79" w:author="Author">
                <w:r w:rsidRPr="004D05E6" w:rsidDel="004D05E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>-</w:delText>
                </w:r>
              </w:del>
              <w:r w:rsidR="004D05E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–</w:t>
              </w:r>
              <w:r w:rsidRPr="004D05E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  <w:r w:rsidR="004D05E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Identification code </w:t>
              </w:r>
            </w:ins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Asset </w:t>
            </w:r>
            <w:r w:rsidR="004E026C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</w:t>
            </w:r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liability underlying the derivative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4D05E6" w:rsidP="00DB2589">
            <w:pPr>
              <w:spacing w:after="0" w:line="240" w:lineRule="auto"/>
              <w:rPr>
                <w:ins w:id="80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81" w:author="Author">
              <w:r w:rsidRPr="00A568FD">
                <w:rPr>
                  <w:rFonts w:ascii="Times New Roman" w:hAnsi="Times New Roman" w:cs="Times New Roman"/>
                  <w:sz w:val="20"/>
                  <w:szCs w:val="20"/>
                </w:rPr>
                <w:t xml:space="preserve">ID Code of the </w:t>
              </w:r>
            </w:ins>
            <w:del w:id="82" w:author="Author">
              <w:r w:rsidR="00692B32" w:rsidRPr="004D05E6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A</w:delText>
              </w:r>
            </w:del>
            <w:ins w:id="83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a</w:t>
              </w:r>
            </w:ins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sset or liability underlying the derivative contract. This item is to be provided for derivatives that have a single underlying instrument or index in the undertaking’s portfolio.</w:t>
            </w:r>
          </w:p>
          <w:p w:rsidR="001F3DD9" w:rsidRPr="004D05E6" w:rsidRDefault="001F3DD9" w:rsidP="001F3DD9">
            <w:pPr>
              <w:rPr>
                <w:ins w:id="84" w:author="Author"/>
                <w:rFonts w:ascii="Times New Roman" w:hAnsi="Times New Roman" w:cs="Times New Roman"/>
                <w:sz w:val="20"/>
                <w:szCs w:val="20"/>
              </w:rPr>
            </w:pPr>
            <w:ins w:id="85" w:author="Author">
              <w:r w:rsidRPr="004D05E6">
                <w:rPr>
                  <w:rFonts w:ascii="Times New Roman" w:hAnsi="Times New Roman" w:cs="Times New Roman"/>
                  <w:sz w:val="20"/>
                  <w:szCs w:val="20"/>
                </w:rPr>
                <w:t xml:space="preserve">An index is considered a single instrument and shall be reported. </w:t>
              </w:r>
            </w:ins>
          </w:p>
          <w:p w:rsidR="001F3DD9" w:rsidRPr="004D05E6" w:rsidRDefault="001F3DD9" w:rsidP="001F3DD9">
            <w:pPr>
              <w:spacing w:after="120"/>
              <w:rPr>
                <w:ins w:id="86" w:author="Author"/>
                <w:rFonts w:ascii="Times New Roman" w:hAnsi="Times New Roman" w:cs="Times New Roman"/>
                <w:sz w:val="20"/>
                <w:szCs w:val="20"/>
              </w:rPr>
            </w:pPr>
            <w:ins w:id="87" w:author="Author">
              <w:r w:rsidRPr="004D05E6">
                <w:rPr>
                  <w:rFonts w:ascii="Times New Roman" w:hAnsi="Times New Roman" w:cs="Times New Roman"/>
                  <w:sz w:val="20"/>
                  <w:szCs w:val="20"/>
                </w:rPr>
                <w:t xml:space="preserve">Identification code of the instrument underlying the derivative using the following priority:  </w:t>
              </w:r>
              <w:r w:rsidRPr="004D05E6">
                <w:rPr>
                  <w:rFonts w:ascii="Times New Roman" w:hAnsi="Times New Roman" w:cs="Times New Roman"/>
                  <w:sz w:val="20"/>
                  <w:szCs w:val="20"/>
                </w:rPr>
                <w:br/>
                <w:t xml:space="preserve">  - ISO 6166 code of ISIN when available</w:t>
              </w:r>
              <w:r w:rsidRPr="004D05E6">
                <w:rPr>
                  <w:rFonts w:ascii="Times New Roman" w:hAnsi="Times New Roman" w:cs="Times New Roman"/>
                  <w:sz w:val="20"/>
                  <w:szCs w:val="20"/>
                </w:rPr>
                <w:br/>
                <w:t xml:space="preserve">  - Other recognised codes (e.g.: CUSIP, Bloomberg Ticker, Reuters RIC)</w:t>
              </w:r>
              <w:r w:rsidRPr="004D05E6">
                <w:rPr>
                  <w:rFonts w:ascii="Times New Roman" w:hAnsi="Times New Roman" w:cs="Times New Roman"/>
                  <w:sz w:val="20"/>
                  <w:szCs w:val="20"/>
                </w:rPr>
                <w:br/>
                <w:t xml:space="preserve">  - Code attributed by the undertaking, when the options above are not available, and must be consistent over time</w:t>
              </w:r>
            </w:ins>
          </w:p>
          <w:p w:rsidR="001F3DD9" w:rsidRPr="004D05E6" w:rsidRDefault="001F3DD9" w:rsidP="001F3DD9">
            <w:pPr>
              <w:spacing w:after="120"/>
              <w:rPr>
                <w:ins w:id="88" w:author="Author"/>
                <w:rFonts w:ascii="Times New Roman" w:hAnsi="Times New Roman" w:cs="Times New Roman"/>
                <w:sz w:val="20"/>
                <w:szCs w:val="20"/>
              </w:rPr>
            </w:pPr>
            <w:ins w:id="89" w:author="Author">
              <w:r w:rsidRPr="004D05E6">
                <w:rPr>
                  <w:rFonts w:ascii="Times New Roman" w:hAnsi="Times New Roman" w:cs="Times New Roman"/>
                  <w:sz w:val="20"/>
                  <w:szCs w:val="20"/>
                </w:rPr>
                <w:t>- “Multiple assets/liabilities”, if the underlying assets or liabilities are more than one</w:t>
              </w:r>
            </w:ins>
          </w:p>
          <w:p w:rsidR="001F3DD9" w:rsidRPr="004D05E6" w:rsidRDefault="001F3DD9" w:rsidP="001F3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90" w:author="Author">
              <w:r w:rsidRPr="004D05E6">
                <w:rPr>
                  <w:rFonts w:ascii="Times New Roman" w:hAnsi="Times New Roman" w:cs="Times New Roman"/>
                  <w:sz w:val="20"/>
                  <w:szCs w:val="20"/>
                </w:rPr>
                <w:t>If the underlying is an index then the code of the index shall be reported.</w:t>
              </w:r>
            </w:ins>
          </w:p>
        </w:tc>
      </w:tr>
      <w:tr w:rsidR="004D05E6" w:rsidRPr="006D1A97" w:rsidTr="004A21D9">
        <w:trPr>
          <w:gridBefore w:val="1"/>
          <w:wBefore w:w="10" w:type="dxa"/>
          <w:trHeight w:val="1425"/>
          <w:ins w:id="91" w:author="Autho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5E6" w:rsidRPr="007F7EF4" w:rsidRDefault="004D05E6" w:rsidP="004D05E6">
            <w:pPr>
              <w:spacing w:after="0" w:line="240" w:lineRule="auto"/>
              <w:rPr>
                <w:ins w:id="92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93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C0190 </w:t>
              </w:r>
            </w:ins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5E6" w:rsidRPr="007F7EF4" w:rsidRDefault="004D05E6" w:rsidP="004A21D9">
            <w:pPr>
              <w:spacing w:after="0" w:line="240" w:lineRule="auto"/>
              <w:rPr>
                <w:ins w:id="94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95" w:author="Author">
              <w:r w:rsidRPr="007F7EF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ID Code Type of the </w:t>
              </w:r>
              <w:r w:rsidRP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Asset / liability underlying the derivative</w:t>
              </w:r>
            </w:ins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05E6" w:rsidRPr="0061769B" w:rsidRDefault="004D05E6" w:rsidP="004A21D9">
            <w:pPr>
              <w:rPr>
                <w:ins w:id="96" w:author="Author"/>
                <w:rFonts w:ascii="Times New Roman" w:hAnsi="Times New Roman" w:cs="Times New Roman"/>
                <w:sz w:val="20"/>
                <w:szCs w:val="20"/>
              </w:rPr>
            </w:pPr>
            <w:ins w:id="97" w:author="Author"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>Type of ID Code used for the “</w:t>
              </w:r>
              <w:r w:rsidRPr="00D71D8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ID Code of the instrument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>” item. One of the options in the following closed list shall be used:</w:t>
              </w:r>
            </w:ins>
          </w:p>
          <w:p w:rsidR="004D05E6" w:rsidRPr="006C2F0D" w:rsidRDefault="004D05E6" w:rsidP="004A21D9">
            <w:pPr>
              <w:spacing w:after="0"/>
              <w:rPr>
                <w:ins w:id="98" w:author="Author"/>
                <w:rFonts w:ascii="Times New Roman" w:hAnsi="Times New Roman" w:cs="Times New Roman"/>
                <w:sz w:val="20"/>
                <w:szCs w:val="20"/>
              </w:rPr>
            </w:pPr>
            <w:ins w:id="99" w:author="Author"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>1 - ISO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>6166 for ISIN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code</w:t>
              </w:r>
            </w:ins>
          </w:p>
          <w:p w:rsidR="004D05E6" w:rsidRPr="006C2F0D" w:rsidRDefault="004D05E6" w:rsidP="004A21D9">
            <w:pPr>
              <w:spacing w:after="0"/>
              <w:rPr>
                <w:ins w:id="100" w:author="Author"/>
                <w:rFonts w:ascii="Times New Roman" w:hAnsi="Times New Roman" w:cs="Times New Roman"/>
                <w:sz w:val="20"/>
                <w:szCs w:val="20"/>
              </w:rPr>
            </w:pPr>
            <w:ins w:id="101" w:author="Author"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 xml:space="preserve">2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 xml:space="preserve"> CUSIP (The Committee on Uniform Securities Identification Procedures number assigned by the CUSIP Service Bureau for U.S. and Canadian companies)</w:t>
              </w:r>
            </w:ins>
          </w:p>
          <w:p w:rsidR="004D05E6" w:rsidRPr="006C2F0D" w:rsidRDefault="004D05E6" w:rsidP="004A21D9">
            <w:pPr>
              <w:spacing w:after="0"/>
              <w:rPr>
                <w:ins w:id="102" w:author="Author"/>
                <w:rFonts w:ascii="Times New Roman" w:hAnsi="Times New Roman" w:cs="Times New Roman"/>
                <w:sz w:val="20"/>
                <w:szCs w:val="20"/>
              </w:rPr>
            </w:pPr>
            <w:ins w:id="103" w:author="Author"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 xml:space="preserve">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 xml:space="preserve"> SEDOL (Stock Exchange Daily Official List for the London Stock Exchange)</w:t>
              </w:r>
            </w:ins>
          </w:p>
          <w:p w:rsidR="004D05E6" w:rsidRPr="0059626F" w:rsidRDefault="004D05E6" w:rsidP="004A21D9">
            <w:pPr>
              <w:spacing w:after="0"/>
              <w:rPr>
                <w:ins w:id="104" w:author="Author"/>
                <w:rFonts w:ascii="Times New Roman" w:hAnsi="Times New Roman" w:cs="Times New Roman"/>
                <w:sz w:val="20"/>
                <w:szCs w:val="20"/>
                <w:rPrChange w:id="105" w:author="Author">
                  <w:rPr>
                    <w:ins w:id="106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</w:pPr>
            <w:ins w:id="107" w:author="Author">
              <w:r w:rsidRPr="0059626F">
                <w:rPr>
                  <w:rFonts w:ascii="Times New Roman" w:hAnsi="Times New Roman" w:cs="Times New Roman"/>
                  <w:sz w:val="20"/>
                  <w:szCs w:val="20"/>
                  <w:rPrChange w:id="108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4 - WKN (</w:t>
              </w:r>
              <w:proofErr w:type="spellStart"/>
              <w:r w:rsidRPr="0059626F">
                <w:rPr>
                  <w:rFonts w:ascii="Times New Roman" w:hAnsi="Times New Roman" w:cs="Times New Roman"/>
                  <w:sz w:val="20"/>
                  <w:szCs w:val="20"/>
                  <w:rPrChange w:id="109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Wertpapier</w:t>
              </w:r>
              <w:proofErr w:type="spellEnd"/>
              <w:r w:rsidRPr="0059626F">
                <w:rPr>
                  <w:rFonts w:ascii="Times New Roman" w:hAnsi="Times New Roman" w:cs="Times New Roman"/>
                  <w:sz w:val="20"/>
                  <w:szCs w:val="20"/>
                  <w:rPrChange w:id="110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 xml:space="preserve"> </w:t>
              </w:r>
              <w:proofErr w:type="spellStart"/>
              <w:r w:rsidRPr="0059626F">
                <w:rPr>
                  <w:rFonts w:ascii="Times New Roman" w:hAnsi="Times New Roman" w:cs="Times New Roman"/>
                  <w:sz w:val="20"/>
                  <w:szCs w:val="20"/>
                  <w:rPrChange w:id="111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Kenn-Nummer</w:t>
              </w:r>
              <w:proofErr w:type="spellEnd"/>
              <w:r w:rsidRPr="0059626F">
                <w:rPr>
                  <w:rFonts w:ascii="Times New Roman" w:hAnsi="Times New Roman" w:cs="Times New Roman"/>
                  <w:sz w:val="20"/>
                  <w:szCs w:val="20"/>
                  <w:rPrChange w:id="112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, the alphanumeric German identification number)</w:t>
              </w:r>
            </w:ins>
          </w:p>
          <w:p w:rsidR="004D05E6" w:rsidRPr="006C2F0D" w:rsidRDefault="004D05E6" w:rsidP="004A21D9">
            <w:pPr>
              <w:spacing w:after="0"/>
              <w:rPr>
                <w:ins w:id="113" w:author="Author"/>
                <w:rFonts w:ascii="Times New Roman" w:hAnsi="Times New Roman" w:cs="Times New Roman"/>
                <w:sz w:val="20"/>
                <w:szCs w:val="20"/>
              </w:rPr>
            </w:pPr>
            <w:ins w:id="114" w:author="Author"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>5 - Bloomberg Ticker (Bloomberg letters code that identify a company's securities)</w:t>
              </w:r>
            </w:ins>
          </w:p>
          <w:p w:rsidR="004D05E6" w:rsidRPr="006C2F0D" w:rsidRDefault="004D05E6" w:rsidP="004A21D9">
            <w:pPr>
              <w:spacing w:after="0"/>
              <w:rPr>
                <w:ins w:id="115" w:author="Author"/>
                <w:rFonts w:ascii="Times New Roman" w:hAnsi="Times New Roman" w:cs="Times New Roman"/>
                <w:sz w:val="20"/>
                <w:szCs w:val="20"/>
              </w:rPr>
            </w:pPr>
            <w:ins w:id="116" w:author="Author">
              <w:r w:rsidRPr="006C2F0D">
                <w:rPr>
                  <w:rFonts w:ascii="Times New Roman" w:hAnsi="Times New Roman" w:cs="Times New Roman"/>
                  <w:sz w:val="20"/>
                  <w:szCs w:val="20"/>
                </w:rPr>
                <w:t>6 - BBGID (The Bloomberg Global ID)</w:t>
              </w:r>
            </w:ins>
          </w:p>
          <w:p w:rsidR="004D05E6" w:rsidRDefault="004D05E6" w:rsidP="004A21D9">
            <w:pPr>
              <w:spacing w:after="0"/>
              <w:rPr>
                <w:ins w:id="117" w:author="Author"/>
                <w:rFonts w:ascii="Times New Roman" w:hAnsi="Times New Roman" w:cs="Times New Roman"/>
                <w:sz w:val="20"/>
                <w:szCs w:val="20"/>
                <w:lang w:val="de-DE"/>
              </w:rPr>
            </w:pPr>
            <w:ins w:id="118" w:author="Author">
              <w:r w:rsidRPr="0061769B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7 - Reuters RIC (Reuters instrument code)</w:t>
              </w:r>
            </w:ins>
          </w:p>
          <w:p w:rsidR="00EB0760" w:rsidRPr="0059626F" w:rsidRDefault="00EB0760" w:rsidP="00EB0760">
            <w:pPr>
              <w:rPr>
                <w:ins w:id="119" w:author="Author"/>
                <w:rFonts w:ascii="Times New Roman" w:hAnsi="Times New Roman" w:cs="Times New Roman"/>
                <w:sz w:val="20"/>
                <w:szCs w:val="20"/>
                <w:rPrChange w:id="120" w:author="Author">
                  <w:rPr>
                    <w:ins w:id="121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</w:pPr>
            <w:ins w:id="122" w:author="Author">
              <w:r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8 – </w:t>
              </w:r>
              <w:r w:rsidRPr="0059626F">
                <w:rPr>
                  <w:rFonts w:ascii="Times New Roman" w:hAnsi="Times New Roman" w:cs="Times New Roman"/>
                  <w:sz w:val="20"/>
                  <w:szCs w:val="20"/>
                  <w:rPrChange w:id="123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FIGI (Financial Instrument Global Identifier)</w:t>
              </w:r>
            </w:ins>
          </w:p>
          <w:p w:rsidR="004D05E6" w:rsidRPr="006C2F0D" w:rsidRDefault="00EB0760" w:rsidP="004A21D9">
            <w:pPr>
              <w:spacing w:after="0"/>
              <w:rPr>
                <w:ins w:id="124" w:author="Author"/>
                <w:rFonts w:ascii="Times New Roman" w:hAnsi="Times New Roman" w:cs="Times New Roman"/>
                <w:sz w:val="20"/>
                <w:szCs w:val="20"/>
              </w:rPr>
            </w:pPr>
            <w:ins w:id="12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="004D05E6" w:rsidRPr="006C2F0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4D05E6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4D05E6" w:rsidRPr="006C2F0D">
                <w:rPr>
                  <w:rFonts w:ascii="Times New Roman" w:hAnsi="Times New Roman" w:cs="Times New Roman"/>
                  <w:sz w:val="20"/>
                  <w:szCs w:val="20"/>
                </w:rPr>
                <w:t xml:space="preserve"> Other code by members of the Association of</w:t>
              </w:r>
              <w:r w:rsidR="004D05E6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4D05E6" w:rsidRPr="006C2F0D">
                <w:rPr>
                  <w:rFonts w:ascii="Times New Roman" w:hAnsi="Times New Roman" w:cs="Times New Roman"/>
                  <w:sz w:val="20"/>
                  <w:szCs w:val="20"/>
                </w:rPr>
                <w:t xml:space="preserve"> National Numbering Agencies</w:t>
              </w:r>
            </w:ins>
          </w:p>
          <w:p w:rsidR="004D05E6" w:rsidRPr="007F7EF4" w:rsidRDefault="00EB0760" w:rsidP="004A21D9">
            <w:pPr>
              <w:spacing w:after="0" w:line="240" w:lineRule="auto"/>
              <w:rPr>
                <w:ins w:id="126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12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="004D05E6" w:rsidRPr="006C2F0D">
                <w:rPr>
                  <w:rFonts w:ascii="Times New Roman" w:hAnsi="Times New Roman" w:cs="Times New Roman"/>
                  <w:sz w:val="20"/>
                  <w:szCs w:val="20"/>
                </w:rPr>
                <w:t>9 - Code attributed by the undertaking</w:t>
              </w:r>
            </w:ins>
          </w:p>
        </w:tc>
      </w:tr>
      <w:tr w:rsidR="00CB04A0" w:rsidRPr="006D1A97" w:rsidTr="007F7EF4">
        <w:trPr>
          <w:gridBefore w:val="1"/>
          <w:wBefore w:w="10" w:type="dxa"/>
          <w:trHeight w:val="85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4E026C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del w:id="128" w:author="Author">
              <w:r w:rsidRPr="004D05E6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1</w:delText>
              </w:r>
              <w:r w:rsidR="0037462D" w:rsidRPr="004D05E6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9</w:delText>
              </w:r>
            </w:del>
            <w:ins w:id="129" w:author="Author">
              <w:r w:rsid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20</w:t>
              </w:r>
            </w:ins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Q6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130" w:author="Author">
              <w:r w:rsidRP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Credit protection -CDS </w:t>
              </w:r>
              <w:r w:rsid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and</w:t>
              </w:r>
              <w:del w:id="131" w:author="Author">
                <w:r w:rsidRPr="004D05E6" w:rsidDel="004D05E6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en-GB"/>
                  </w:rPr>
                  <w:delText>&amp;</w:delText>
                </w:r>
              </w:del>
              <w:r w:rsidRP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Guarantees - </w:t>
              </w:r>
            </w:ins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Counterparty name for which credit protection is purchased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Name of the counterparty for which protection has been purchased for its default</w:t>
            </w:r>
          </w:p>
        </w:tc>
      </w:tr>
      <w:tr w:rsidR="00CB04A0" w:rsidRPr="006D1A97" w:rsidTr="007F7EF4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4E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37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ins w:id="132" w:author="Author">
              <w:r w:rsid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1</w:t>
              </w:r>
            </w:ins>
            <w:del w:id="133" w:author="Author">
              <w:r w:rsidR="0037462D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0</w:delText>
              </w:r>
            </w:del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134" w:author="Author">
              <w:r w:rsidRPr="00C56F2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Swaps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- </w:t>
              </w:r>
            </w:ins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 delivered interest rate (for buyer)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Interest rate delivered under the swap contract (only for Interest rate swaps).</w:t>
            </w:r>
          </w:p>
        </w:tc>
      </w:tr>
      <w:tr w:rsidR="00CB04A0" w:rsidRPr="006D1A97" w:rsidTr="007F7EF4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5C17D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37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ins w:id="135" w:author="Author">
              <w:r w:rsid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2</w:t>
              </w:r>
            </w:ins>
            <w:del w:id="136" w:author="Author">
              <w:r w:rsidR="0037462D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1</w:delText>
              </w:r>
            </w:del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137" w:author="Author">
              <w:r w:rsidRPr="00C56F2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Swaps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- </w:t>
              </w:r>
            </w:ins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Swap received interest rate (for buyer)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Interest rate received under the swap contract (only for Interest rate swaps).</w:t>
            </w:r>
          </w:p>
        </w:tc>
      </w:tr>
      <w:tr w:rsidR="00CB04A0" w:rsidRPr="006D1A97" w:rsidTr="007F7EF4">
        <w:trPr>
          <w:gridBefore w:val="1"/>
          <w:wBefore w:w="10" w:type="dxa"/>
          <w:trHeight w:val="300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5C17D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C02</w:t>
            </w:r>
            <w:ins w:id="138" w:author="Author">
              <w:r w:rsid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3</w:t>
              </w:r>
            </w:ins>
            <w:del w:id="139" w:author="Author">
              <w:r w:rsidR="0037462D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2</w:delText>
              </w:r>
            </w:del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140" w:author="Author">
              <w:r w:rsidRPr="00C56F2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Swaps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- </w:t>
              </w:r>
            </w:ins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 delivered currency (for buyer)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swap price (only for currency swaps).</w:t>
            </w:r>
          </w:p>
        </w:tc>
      </w:tr>
      <w:tr w:rsidR="00CB04A0" w:rsidRPr="006D1A97" w:rsidTr="007F7EF4">
        <w:trPr>
          <w:gridBefore w:val="1"/>
          <w:wBefore w:w="10" w:type="dxa"/>
          <w:trHeight w:val="30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5C17D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C02</w:t>
            </w:r>
            <w:ins w:id="141" w:author="Author">
              <w:r w:rsidR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4</w:t>
              </w:r>
            </w:ins>
            <w:del w:id="142" w:author="Author">
              <w:r w:rsidR="0037462D" w:rsidDel="004D05E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3</w:delText>
              </w:r>
            </w:del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143" w:author="Author">
              <w:r w:rsidRPr="00C56F2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Swaps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- </w:t>
              </w:r>
            </w:ins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Swap received currency (for buyer)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swap notional amount (only for currency swaps).</w:t>
            </w:r>
          </w:p>
        </w:tc>
      </w:tr>
    </w:tbl>
    <w:p w:rsidR="00BB7862" w:rsidRDefault="00BB7862"/>
    <w:sectPr w:rsidR="00BB7862" w:rsidSect="00DB2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BE6"/>
    <w:multiLevelType w:val="hybridMultilevel"/>
    <w:tmpl w:val="1AE05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325E4"/>
    <w:multiLevelType w:val="hybridMultilevel"/>
    <w:tmpl w:val="8E605A6E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264D0AFF"/>
    <w:multiLevelType w:val="hybridMultilevel"/>
    <w:tmpl w:val="F5347E26"/>
    <w:lvl w:ilvl="0" w:tplc="C87CAFFA">
      <w:start w:val="1"/>
      <w:numFmt w:val="bullet"/>
      <w:lvlText w:val=""/>
      <w:lvlJc w:val="left"/>
      <w:pPr>
        <w:tabs>
          <w:tab w:val="num" w:pos="-180"/>
        </w:tabs>
        <w:ind w:left="-180" w:hanging="454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26"/>
        </w:tabs>
        <w:ind w:left="15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246"/>
        </w:tabs>
        <w:ind w:left="22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66"/>
        </w:tabs>
        <w:ind w:left="29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86"/>
        </w:tabs>
        <w:ind w:left="36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</w:abstractNum>
  <w:abstractNum w:abstractNumId="3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4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1347A"/>
    <w:multiLevelType w:val="hybridMultilevel"/>
    <w:tmpl w:val="DC44D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13F3F"/>
    <w:multiLevelType w:val="hybridMultilevel"/>
    <w:tmpl w:val="1DDA9456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B2589"/>
    <w:rsid w:val="00072A8B"/>
    <w:rsid w:val="000A17C7"/>
    <w:rsid w:val="000C64D7"/>
    <w:rsid w:val="000E709D"/>
    <w:rsid w:val="00154629"/>
    <w:rsid w:val="0017720F"/>
    <w:rsid w:val="001A7774"/>
    <w:rsid w:val="001F3DD9"/>
    <w:rsid w:val="002706B6"/>
    <w:rsid w:val="00293C07"/>
    <w:rsid w:val="003523BF"/>
    <w:rsid w:val="003566D5"/>
    <w:rsid w:val="00373885"/>
    <w:rsid w:val="0037462D"/>
    <w:rsid w:val="00387D43"/>
    <w:rsid w:val="003D44A6"/>
    <w:rsid w:val="00451ECA"/>
    <w:rsid w:val="00482AD9"/>
    <w:rsid w:val="00494619"/>
    <w:rsid w:val="004D05E6"/>
    <w:rsid w:val="004E026C"/>
    <w:rsid w:val="004E7B76"/>
    <w:rsid w:val="00585D69"/>
    <w:rsid w:val="0059626F"/>
    <w:rsid w:val="005C17D7"/>
    <w:rsid w:val="00622237"/>
    <w:rsid w:val="00692B32"/>
    <w:rsid w:val="006B412A"/>
    <w:rsid w:val="006D1A97"/>
    <w:rsid w:val="006E7DC2"/>
    <w:rsid w:val="00754175"/>
    <w:rsid w:val="007F20B3"/>
    <w:rsid w:val="007F7EF4"/>
    <w:rsid w:val="00871B02"/>
    <w:rsid w:val="00877987"/>
    <w:rsid w:val="008E2F42"/>
    <w:rsid w:val="008F471D"/>
    <w:rsid w:val="009350D6"/>
    <w:rsid w:val="00957428"/>
    <w:rsid w:val="00A06FCD"/>
    <w:rsid w:val="00A16F09"/>
    <w:rsid w:val="00A21F82"/>
    <w:rsid w:val="00A240CE"/>
    <w:rsid w:val="00AB7A73"/>
    <w:rsid w:val="00BB1F45"/>
    <w:rsid w:val="00BB55DA"/>
    <w:rsid w:val="00BB7862"/>
    <w:rsid w:val="00C04CB9"/>
    <w:rsid w:val="00C54FFC"/>
    <w:rsid w:val="00C56F2B"/>
    <w:rsid w:val="00CA475F"/>
    <w:rsid w:val="00CB04A0"/>
    <w:rsid w:val="00CC72AD"/>
    <w:rsid w:val="00CF63C8"/>
    <w:rsid w:val="00D97E41"/>
    <w:rsid w:val="00DB2589"/>
    <w:rsid w:val="00DB5BD6"/>
    <w:rsid w:val="00DB5FD9"/>
    <w:rsid w:val="00DB603F"/>
    <w:rsid w:val="00DC715E"/>
    <w:rsid w:val="00E24461"/>
    <w:rsid w:val="00E264AA"/>
    <w:rsid w:val="00EB0760"/>
    <w:rsid w:val="00EE04DA"/>
    <w:rsid w:val="00EF6B42"/>
    <w:rsid w:val="00F500D3"/>
    <w:rsid w:val="00FB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2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5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58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A7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1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2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5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58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A7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1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1960</Words>
  <Characters>11173</Characters>
  <Application>Microsoft Office Word</Application>
  <DocSecurity>0</DocSecurity>
  <Lines>93</Lines>
  <Paragraphs>26</Paragraphs>
  <ScaleCrop>false</ScaleCrop>
  <Company/>
  <LinksUpToDate>false</LinksUpToDate>
  <CharactersWithSpaces>13107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2015-07-02T21:22:00Z</dcterms:created>
  <dcterms:modified xsi:type="dcterms:W3CDTF">2015-08-18T13:58:00Z</dcterms:modified>
</cp:coreProperties>
</file>